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2B9D3" w14:textId="51C42C67" w:rsidR="0052119A" w:rsidRDefault="0052119A" w:rsidP="0052119A">
      <w:pPr>
        <w:pStyle w:val="Nagwek"/>
        <w:jc w:val="center"/>
        <w:rPr>
          <w:sz w:val="20"/>
          <w:szCs w:val="22"/>
        </w:rPr>
      </w:pPr>
      <w:r>
        <w:rPr>
          <w:sz w:val="20"/>
        </w:rPr>
        <w:t xml:space="preserve">„Utrzymanie i wykonanie remontów urządzeń cieplno-mechanicznych w Enea Elektrownia Połaniec S.A. w okresie </w:t>
      </w:r>
      <w:del w:id="0" w:author="Kosik Łukasz" w:date="2023-07-20T08:47:00Z">
        <w:r w:rsidDel="00572489">
          <w:rPr>
            <w:sz w:val="20"/>
          </w:rPr>
          <w:delText>35</w:delText>
        </w:r>
      </w:del>
      <w:ins w:id="1" w:author="Kosik Łukasz" w:date="2023-07-20T08:47:00Z">
        <w:r w:rsidR="00572489">
          <w:rPr>
            <w:sz w:val="20"/>
          </w:rPr>
          <w:t>24</w:t>
        </w:r>
      </w:ins>
      <w:r>
        <w:rPr>
          <w:sz w:val="20"/>
        </w:rPr>
        <w:t xml:space="preserve"> miesięcy ” Znak Sprawy </w:t>
      </w:r>
      <w:del w:id="2" w:author="Kosik Łukasz" w:date="2023-07-20T08:47:00Z">
        <w:r w:rsidDel="00572489">
          <w:rPr>
            <w:sz w:val="20"/>
          </w:rPr>
          <w:delText>FZ/PZP/6/2021</w:delText>
        </w:r>
      </w:del>
      <w:bookmarkStart w:id="3" w:name="_GoBack"/>
      <w:bookmarkEnd w:id="3"/>
    </w:p>
    <w:p w14:paraId="7C4EAE58" w14:textId="5A86E583" w:rsidR="00F04EEF" w:rsidRPr="00F04EEF" w:rsidRDefault="00F04EEF" w:rsidP="00342DCE">
      <w:pPr>
        <w:spacing w:before="120" w:after="120" w:line="312" w:lineRule="atLeast"/>
        <w:jc w:val="both"/>
        <w:rPr>
          <w:rFonts w:ascii="Arial" w:eastAsia="Tahoma,Bold" w:hAnsi="Arial" w:cs="Arial"/>
          <w:bCs/>
          <w:color w:val="000000" w:themeColor="text1"/>
        </w:rPr>
      </w:pPr>
      <w:r w:rsidRPr="00F04EEF">
        <w:rPr>
          <w:rFonts w:ascii="Arial" w:eastAsia="Tahoma,Bold" w:hAnsi="Arial" w:cs="Arial"/>
          <w:bCs/>
          <w:color w:val="000000" w:themeColor="text1"/>
        </w:rPr>
        <w:t>Załącznik nr 1.11 – Organizacja i czas usuwania skutków awarii.</w:t>
      </w:r>
    </w:p>
    <w:p w14:paraId="52090DB8" w14:textId="77777777" w:rsidR="0001699A" w:rsidRDefault="0001699A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</w:p>
    <w:p w14:paraId="52090DB9" w14:textId="77777777" w:rsidR="00A4254A" w:rsidRDefault="00C22D12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Organizacja i czas usuwania skutków awarii</w:t>
      </w:r>
    </w:p>
    <w:p w14:paraId="52090DBA" w14:textId="77777777" w:rsidR="00CA458C" w:rsidRDefault="00CA458C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</w:p>
    <w:p w14:paraId="52090DBB" w14:textId="77777777" w:rsidR="00CA458C" w:rsidRPr="00CA458C" w:rsidRDefault="00CA458C" w:rsidP="00CA45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A458C">
        <w:rPr>
          <w:rFonts w:ascii="Arial" w:hAnsi="Arial" w:cs="Arial"/>
        </w:rPr>
        <w:t>Plany usuwania awarii, będą obejmować zakres prac remontowych, niezbędnych dla usunięcia awarii.</w:t>
      </w:r>
    </w:p>
    <w:p w14:paraId="52090DBC" w14:textId="77777777" w:rsidR="00CA458C" w:rsidRPr="00CA458C" w:rsidRDefault="00CA458C" w:rsidP="00CA45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A458C">
        <w:rPr>
          <w:rFonts w:ascii="Arial" w:hAnsi="Arial" w:cs="Arial"/>
        </w:rPr>
        <w:t xml:space="preserve">Harmonogram usunięcia awarii oraz zakres prac z tym związany zostanie opracowany przez  Kontrahenta a następnie zaakceptowany przez Zamawiającego i przekazany do realizacji. </w:t>
      </w:r>
    </w:p>
    <w:p w14:paraId="52090DBD" w14:textId="77777777" w:rsidR="00CA458C" w:rsidRPr="00CA458C" w:rsidRDefault="00CA458C" w:rsidP="00CA45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A458C">
        <w:rPr>
          <w:rFonts w:ascii="Arial" w:hAnsi="Arial" w:cs="Arial"/>
        </w:rPr>
        <w:t xml:space="preserve">Jeżeli w trakcie usuwania skutków awarii, wystąpi konieczność zmiany zakresu prac to harmonogram zostanie przez Strony zweryfikowany i uzgodniony. </w:t>
      </w:r>
    </w:p>
    <w:p w14:paraId="52090DBE" w14:textId="77777777" w:rsidR="00CA458C" w:rsidRPr="00CA458C" w:rsidRDefault="00CA458C" w:rsidP="00CA45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A458C">
        <w:rPr>
          <w:rFonts w:ascii="Arial" w:hAnsi="Arial" w:cs="Arial"/>
        </w:rPr>
        <w:t>Jeżeli  zakres lub liczebność awarii bezpośrednio wpływa na realizację planów bieżących lub weekendowych, Strony mogą zweryfikować  terminy ich realizacji.</w:t>
      </w:r>
    </w:p>
    <w:p w14:paraId="52090DBF" w14:textId="77777777" w:rsidR="00CA458C" w:rsidRPr="00CA458C" w:rsidRDefault="00CA458C" w:rsidP="00CA458C">
      <w:pPr>
        <w:pStyle w:val="Akapitzlist"/>
        <w:ind w:left="360"/>
        <w:jc w:val="both"/>
        <w:rPr>
          <w:rFonts w:ascii="Arial" w:hAnsi="Arial" w:cs="Arial"/>
        </w:rPr>
      </w:pPr>
    </w:p>
    <w:p w14:paraId="52090DC0" w14:textId="77777777" w:rsidR="00CA458C" w:rsidRPr="00CA458C" w:rsidRDefault="00CA458C" w:rsidP="00CA458C">
      <w:pPr>
        <w:pStyle w:val="Akapitzlist"/>
        <w:ind w:left="360"/>
        <w:jc w:val="both"/>
        <w:rPr>
          <w:rFonts w:ascii="Arial" w:hAnsi="Arial" w:cs="Arial"/>
        </w:rPr>
      </w:pPr>
      <w:r w:rsidRPr="00CA458C">
        <w:rPr>
          <w:rFonts w:ascii="Arial" w:hAnsi="Arial" w:cs="Arial"/>
          <w:lang w:eastAsia="pl-PL"/>
        </w:rPr>
        <w:t xml:space="preserve">Przykładowe harmonogramy </w:t>
      </w:r>
      <w:r w:rsidRPr="00CA458C">
        <w:rPr>
          <w:rFonts w:ascii="Arial" w:hAnsi="Arial" w:cs="Arial"/>
        </w:rPr>
        <w:t>usuwania awarii</w:t>
      </w:r>
      <w:r>
        <w:rPr>
          <w:rFonts w:ascii="Arial" w:hAnsi="Arial" w:cs="Arial"/>
        </w:rPr>
        <w:t>:</w:t>
      </w:r>
    </w:p>
    <w:p w14:paraId="52090DC1" w14:textId="77777777" w:rsidR="00CA458C" w:rsidRDefault="00CA458C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</w:p>
    <w:p w14:paraId="52090DC2" w14:textId="77777777" w:rsidR="00C22D12" w:rsidRPr="00A4254A" w:rsidRDefault="00C22D12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</w:p>
    <w:p w14:paraId="52090DC3" w14:textId="77777777" w:rsidR="00EF10A5" w:rsidRDefault="00A4254A" w:rsidP="00A4254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 generatora z wymianą wirnika.</w:t>
      </w:r>
    </w:p>
    <w:p w14:paraId="52090DC4" w14:textId="77777777" w:rsidR="00EF10A5" w:rsidRDefault="00EF10A5" w:rsidP="00EF10A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2090DC5" w14:textId="77777777" w:rsidR="00EF10A5" w:rsidRPr="00A4254A" w:rsidRDefault="00A4254A" w:rsidP="00A4254A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2090DDC" wp14:editId="52090DDD">
            <wp:extent cx="8849995" cy="2830830"/>
            <wp:effectExtent l="0" t="0" r="8255" b="762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254A">
        <w:rPr>
          <w:rFonts w:ascii="Arial" w:hAnsi="Arial" w:cs="Arial"/>
          <w:sz w:val="20"/>
          <w:szCs w:val="20"/>
        </w:rPr>
        <w:t xml:space="preserve"> </w:t>
      </w:r>
      <w:r w:rsidR="00EF10A5" w:rsidRPr="00A4254A">
        <w:rPr>
          <w:rFonts w:ascii="Arial" w:hAnsi="Arial" w:cs="Arial"/>
          <w:sz w:val="20"/>
          <w:szCs w:val="20"/>
        </w:rPr>
        <w:br w:type="page"/>
      </w:r>
    </w:p>
    <w:p w14:paraId="52090DC6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C7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C8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C9" w14:textId="77777777" w:rsidR="00EF10A5" w:rsidRPr="00A4254A" w:rsidRDefault="00EF10A5" w:rsidP="00A4254A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254A">
        <w:rPr>
          <w:rFonts w:ascii="Arial" w:hAnsi="Arial" w:cs="Arial"/>
          <w:sz w:val="20"/>
          <w:szCs w:val="20"/>
        </w:rPr>
        <w:t>Remont łożysk turbiny.</w:t>
      </w:r>
    </w:p>
    <w:p w14:paraId="52090DCA" w14:textId="77777777" w:rsidR="00EF10A5" w:rsidRDefault="00EF10A5" w:rsidP="00EF10A5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2090DCB" w14:textId="77777777" w:rsidR="00EF10A5" w:rsidRDefault="00EF10A5" w:rsidP="00EF10A5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52090DDE" wp14:editId="52090DDF">
            <wp:extent cx="8849995" cy="1383665"/>
            <wp:effectExtent l="0" t="0" r="8255" b="698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90DCC" w14:textId="77777777" w:rsidR="00EF10A5" w:rsidRDefault="00EF10A5" w:rsidP="00EF10A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090DCD" w14:textId="77777777" w:rsidR="00EF10A5" w:rsidRDefault="00EF10A5" w:rsidP="00A425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Usuwanie nieszczelności na układzie ciśnieniowym kotła.</w:t>
      </w:r>
    </w:p>
    <w:p w14:paraId="52090DCE" w14:textId="77777777" w:rsidR="00EF10A5" w:rsidRDefault="00EF10A5" w:rsidP="00EF10A5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2090DCF" w14:textId="77777777" w:rsidR="00EF10A5" w:rsidRDefault="00EF10A5" w:rsidP="00EF10A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2090DE0" wp14:editId="52090DE1">
            <wp:extent cx="8849995" cy="3379470"/>
            <wp:effectExtent l="0" t="0" r="825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90DD0" w14:textId="77777777" w:rsidR="00EF10A5" w:rsidRDefault="00EF10A5" w:rsidP="00EF10A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2090DD1" w14:textId="77777777" w:rsidR="00EF10A5" w:rsidRDefault="00EF10A5" w:rsidP="00A4254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Usunięcie nieszczelności na rurociągu łączącym kocioł i turbinę (1 wstawka).</w:t>
      </w:r>
    </w:p>
    <w:p w14:paraId="52090DD2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D3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2090DE2" wp14:editId="52090DE3">
            <wp:extent cx="8849995" cy="2289810"/>
            <wp:effectExtent l="0" t="0" r="825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22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90DD4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D5" w14:textId="77777777" w:rsidR="00EF10A5" w:rsidRDefault="00EF10A5" w:rsidP="00A4254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 uszczelnienia wodorowego.</w:t>
      </w:r>
    </w:p>
    <w:p w14:paraId="52090DD6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D7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2090DE4" wp14:editId="52090DE5">
            <wp:extent cx="8849995" cy="1741170"/>
            <wp:effectExtent l="0" t="0" r="825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90DD8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D9" w14:textId="77777777" w:rsidR="00EF10A5" w:rsidRDefault="00EF10A5" w:rsidP="00A4254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Remont zaworu turbiny.</w:t>
      </w:r>
    </w:p>
    <w:p w14:paraId="52090DDA" w14:textId="77777777" w:rsidR="00EF10A5" w:rsidRDefault="00EF10A5" w:rsidP="00EF10A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2090DDB" w14:textId="77777777" w:rsidR="001E5667" w:rsidRDefault="00EF10A5" w:rsidP="00EF10A5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2090DE6" wp14:editId="52090DE7">
            <wp:extent cx="8849995" cy="174117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5667" w:rsidSect="0001699A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736FB" w14:textId="77777777" w:rsidR="00661318" w:rsidRDefault="00661318" w:rsidP="00A4254A">
      <w:r>
        <w:separator/>
      </w:r>
    </w:p>
  </w:endnote>
  <w:endnote w:type="continuationSeparator" w:id="0">
    <w:p w14:paraId="222D04C5" w14:textId="77777777" w:rsidR="00661318" w:rsidRDefault="00661318" w:rsidP="00A4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9A308" w14:textId="77777777" w:rsidR="00661318" w:rsidRDefault="00661318" w:rsidP="00A4254A">
      <w:r>
        <w:separator/>
      </w:r>
    </w:p>
  </w:footnote>
  <w:footnote w:type="continuationSeparator" w:id="0">
    <w:p w14:paraId="47B2933D" w14:textId="77777777" w:rsidR="00661318" w:rsidRDefault="00661318" w:rsidP="00A42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F4B6F"/>
    <w:multiLevelType w:val="hybridMultilevel"/>
    <w:tmpl w:val="96248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9F7B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AF3FBB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FDD10B8"/>
    <w:multiLevelType w:val="hybridMultilevel"/>
    <w:tmpl w:val="73ECC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ik Łukasz">
    <w15:presenceInfo w15:providerId="AD" w15:userId="S-1-5-21-2434290323-1266694416-2256121832-73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80"/>
    <w:rsid w:val="0001699A"/>
    <w:rsid w:val="000A4638"/>
    <w:rsid w:val="0019721F"/>
    <w:rsid w:val="002001B9"/>
    <w:rsid w:val="00342DCE"/>
    <w:rsid w:val="0052119A"/>
    <w:rsid w:val="00572489"/>
    <w:rsid w:val="0060541C"/>
    <w:rsid w:val="00661318"/>
    <w:rsid w:val="00762365"/>
    <w:rsid w:val="00784E9B"/>
    <w:rsid w:val="00801214"/>
    <w:rsid w:val="00A4254A"/>
    <w:rsid w:val="00AC434A"/>
    <w:rsid w:val="00C22D12"/>
    <w:rsid w:val="00CA458C"/>
    <w:rsid w:val="00CD77F4"/>
    <w:rsid w:val="00DD220D"/>
    <w:rsid w:val="00E04610"/>
    <w:rsid w:val="00E40380"/>
    <w:rsid w:val="00E81385"/>
    <w:rsid w:val="00EF10A5"/>
    <w:rsid w:val="00F04EEF"/>
    <w:rsid w:val="00F0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0DB7"/>
  <w15:docId w15:val="{4B042794-DDE9-420C-83C6-2C4DB755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F1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C22D12"/>
    <w:pPr>
      <w:keepNext/>
      <w:widowControl w:val="0"/>
      <w:overflowPunct w:val="0"/>
      <w:autoSpaceDE w:val="0"/>
      <w:autoSpaceDN w:val="0"/>
      <w:adjustRightInd w:val="0"/>
      <w:spacing w:line="360" w:lineRule="atLeast"/>
      <w:ind w:left="2410" w:hanging="2070"/>
      <w:jc w:val="both"/>
      <w:outlineLvl w:val="1"/>
    </w:pPr>
    <w:rPr>
      <w:i/>
      <w:color w:val="000000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nclusion de partie,Body Texte,List Paragraph1,Para. de Liste,lp1,Preambuła,Lista - poziom 1,Tabela - naglowek,SM-nagłówek2,CP-UC,Akapit z listą;1_literowka,1_literowka,Literowanie"/>
    <w:basedOn w:val="Normalny"/>
    <w:link w:val="AkapitzlistZnak"/>
    <w:uiPriority w:val="34"/>
    <w:qFormat/>
    <w:rsid w:val="00EF10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0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0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42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425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25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25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C22D12"/>
    <w:rPr>
      <w:rFonts w:ascii="Times New Roman" w:eastAsia="Times New Roman" w:hAnsi="Times New Roman" w:cs="Times New Roman"/>
      <w:i/>
      <w:color w:val="00000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5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5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Akapit z listą;1_literowka Znak,1_literowka Znak"/>
    <w:link w:val="Akapitzlist"/>
    <w:uiPriority w:val="34"/>
    <w:locked/>
    <w:rsid w:val="00CA458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E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4EEF"/>
    <w:rPr>
      <w:rFonts w:ascii="Verdana" w:hAnsi="Verdan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4EEF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DCE996-0503-4220-B7C3-AF6D92C364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6B8433-0A5E-4F28-9CC0-78286BB66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80E373-B63C-4A1B-B6D4-022C25AFB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Kosik Łukasz</cp:lastModifiedBy>
  <cp:revision>7</cp:revision>
  <cp:lastPrinted>2015-07-11T18:14:00Z</cp:lastPrinted>
  <dcterms:created xsi:type="dcterms:W3CDTF">2020-02-12T09:54:00Z</dcterms:created>
  <dcterms:modified xsi:type="dcterms:W3CDTF">2023-07-20T06:48:00Z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